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928" w:rsidRPr="00AA5402" w:rsidRDefault="00597928" w:rsidP="00597928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  <w:bookmarkStart w:id="0" w:name="_GoBack"/>
      <w:bookmarkEnd w:id="0"/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E2328D" w:rsidP="00597928">
      <w:pPr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Anrede </w:instrText>
      </w:r>
      <w:r>
        <w:rPr>
          <w:rFonts w:asciiTheme="minorHAnsi" w:hAnsiTheme="minorHAnsi"/>
        </w:rPr>
        <w:fldChar w:fldCharType="separate"/>
      </w:r>
      <w:r w:rsidR="00D23D22">
        <w:rPr>
          <w:rFonts w:asciiTheme="minorHAnsi" w:hAnsiTheme="minorHAnsi"/>
          <w:noProof/>
        </w:rPr>
        <w:t>«Anrede»</w:t>
      </w:r>
      <w:r>
        <w:rPr>
          <w:rFonts w:asciiTheme="minorHAnsi" w:hAnsiTheme="minorHAnsi"/>
        </w:rPr>
        <w:fldChar w:fldCharType="end"/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Anrede </w:instrText>
      </w:r>
      <w:r>
        <w:fldChar w:fldCharType="separate"/>
      </w:r>
      <w:r w:rsidR="00D23D22" w:rsidRPr="002E7E19">
        <w:rPr>
          <w:noProof/>
        </w:rPr>
        <w:instrText>Frau</w:instrText>
      </w:r>
      <w:r>
        <w:fldChar w:fldCharType="end"/>
      </w:r>
      <w:r>
        <w:instrText xml:space="preserve"> = "Herr" "</w:instrText>
      </w:r>
      <w:r>
        <w:rPr>
          <w:lang w:val="de-AT"/>
        </w:rPr>
        <w:instrText>n</w:instrText>
      </w:r>
      <w:r>
        <w:instrText xml:space="preserve">" "" </w:instrText>
      </w:r>
      <w:r>
        <w:fldChar w:fldCharType="end"/>
      </w:r>
    </w:p>
    <w:p w:rsidR="00597928" w:rsidRPr="00AA5402" w:rsidRDefault="00E2328D" w:rsidP="00597928">
      <w:pPr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"Titel" </w:instrText>
      </w:r>
      <w:r>
        <w:rPr>
          <w:rFonts w:asciiTheme="minorHAnsi" w:hAnsiTheme="minorHAnsi"/>
        </w:rPr>
        <w:fldChar w:fldCharType="separate"/>
      </w:r>
      <w:r w:rsidR="00D23D22">
        <w:rPr>
          <w:rFonts w:asciiTheme="minorHAnsi" w:hAnsiTheme="minorHAnsi"/>
          <w:noProof/>
        </w:rPr>
        <w:t>«Titel»</w:t>
      </w:r>
      <w:r>
        <w:rPr>
          <w:rFonts w:asciiTheme="minorHAnsi" w:hAnsiTheme="minorHAnsi"/>
        </w:rPr>
        <w:fldChar w:fldCharType="end"/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Titel </w:instrText>
      </w:r>
      <w:r>
        <w:fldChar w:fldCharType="end"/>
      </w:r>
      <w:r>
        <w:instrText>&lt;&gt; "" "</w:instrText>
      </w:r>
      <w:r>
        <w:rPr>
          <w:lang w:val="de-AT"/>
        </w:rPr>
        <w:instrText xml:space="preserve"> </w:instrText>
      </w:r>
      <w:r>
        <w:instrText xml:space="preserve">" "" </w:instrText>
      </w:r>
      <w:r>
        <w:fldChar w:fldCharType="end"/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Vorname </w:instrText>
      </w:r>
      <w:r>
        <w:rPr>
          <w:rFonts w:asciiTheme="minorHAnsi" w:hAnsiTheme="minorHAnsi"/>
        </w:rPr>
        <w:fldChar w:fldCharType="separate"/>
      </w:r>
      <w:r w:rsidR="00D23D22">
        <w:rPr>
          <w:rFonts w:asciiTheme="minorHAnsi" w:hAnsiTheme="minorHAnsi"/>
          <w:noProof/>
        </w:rPr>
        <w:t>«Vorname»</w:t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Zuname </w:instrText>
      </w:r>
      <w:r>
        <w:rPr>
          <w:rFonts w:asciiTheme="minorHAnsi" w:hAnsiTheme="minorHAnsi"/>
        </w:rPr>
        <w:fldChar w:fldCharType="separate"/>
      </w:r>
      <w:r w:rsidR="00D23D22">
        <w:rPr>
          <w:rFonts w:asciiTheme="minorHAnsi" w:hAnsiTheme="minorHAnsi"/>
          <w:noProof/>
        </w:rPr>
        <w:t>«Zuname»</w:t>
      </w:r>
      <w:r>
        <w:rPr>
          <w:rFonts w:asciiTheme="minorHAnsi" w:hAnsiTheme="minorHAnsi"/>
        </w:rPr>
        <w:fldChar w:fldCharType="end"/>
      </w:r>
    </w:p>
    <w:p w:rsidR="00597928" w:rsidRPr="00AA5402" w:rsidRDefault="00E2328D" w:rsidP="00597928">
      <w:pPr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Straße </w:instrText>
      </w:r>
      <w:r>
        <w:rPr>
          <w:rFonts w:asciiTheme="minorHAnsi" w:hAnsiTheme="minorHAnsi"/>
        </w:rPr>
        <w:fldChar w:fldCharType="separate"/>
      </w:r>
      <w:r w:rsidR="00D23D22">
        <w:rPr>
          <w:rFonts w:asciiTheme="minorHAnsi" w:hAnsiTheme="minorHAnsi"/>
          <w:noProof/>
        </w:rPr>
        <w:t>«Straße»</w:t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br/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PLZ </w:instrText>
      </w:r>
      <w:r>
        <w:rPr>
          <w:rFonts w:asciiTheme="minorHAnsi" w:hAnsiTheme="minorHAnsi"/>
        </w:rPr>
        <w:fldChar w:fldCharType="separate"/>
      </w:r>
      <w:r w:rsidR="00D23D22">
        <w:rPr>
          <w:rFonts w:asciiTheme="minorHAnsi" w:hAnsiTheme="minorHAnsi"/>
          <w:noProof/>
        </w:rPr>
        <w:t>«PLZ»</w:t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Ort </w:instrText>
      </w:r>
      <w:r>
        <w:rPr>
          <w:rFonts w:asciiTheme="minorHAnsi" w:hAnsiTheme="minorHAnsi"/>
        </w:rPr>
        <w:fldChar w:fldCharType="separate"/>
      </w:r>
      <w:r w:rsidR="00D23D22">
        <w:rPr>
          <w:rFonts w:asciiTheme="minorHAnsi" w:hAnsiTheme="minorHAnsi"/>
          <w:noProof/>
        </w:rPr>
        <w:t>«Ort»</w:t>
      </w:r>
      <w:r>
        <w:rPr>
          <w:rFonts w:asciiTheme="minorHAnsi" w:hAnsiTheme="minorHAnsi"/>
        </w:rPr>
        <w:fldChar w:fldCharType="end"/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553641">
        <w:rPr>
          <w:rFonts w:asciiTheme="minorHAnsi" w:hAnsiTheme="minorHAnsi"/>
          <w:noProof/>
        </w:rPr>
        <w:t>31. Juli 2016</w:t>
      </w:r>
      <w:r w:rsidRPr="00AA5402">
        <w:rPr>
          <w:rFonts w:asciiTheme="minorHAnsi" w:hAnsiTheme="minorHAnsi"/>
        </w:rPr>
        <w:fldChar w:fldCharType="end"/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E74F42">
      <w:pPr>
        <w:pStyle w:val="Betreff"/>
      </w:pPr>
      <w:r w:rsidRPr="00AA5402">
        <w:t>Angebot</w:t>
      </w:r>
    </w:p>
    <w:p w:rsidR="00597928" w:rsidRPr="00AA5402" w:rsidRDefault="00E2328D" w:rsidP="00597928">
      <w:pPr>
        <w:rPr>
          <w:rFonts w:asciiTheme="minorHAnsi" w:hAnsiTheme="minorHAnsi"/>
        </w:rPr>
      </w:pP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Anrede </w:instrText>
      </w:r>
      <w:r>
        <w:fldChar w:fldCharType="separate"/>
      </w:r>
      <w:r w:rsidR="00D23D22" w:rsidRPr="002E7E19">
        <w:rPr>
          <w:noProof/>
        </w:rPr>
        <w:instrText>Frau</w:instrText>
      </w:r>
      <w:r>
        <w:fldChar w:fldCharType="end"/>
      </w:r>
      <w:r>
        <w:instrText xml:space="preserve"> = "Herr" "</w:instrText>
      </w:r>
      <w:r>
        <w:rPr>
          <w:lang w:val="de-AT"/>
        </w:rPr>
        <w:instrText xml:space="preserve">Sehr geehrter </w:instrText>
      </w:r>
      <w:r>
        <w:instrText>" "</w:instrText>
      </w:r>
      <w:r>
        <w:rPr>
          <w:lang w:val="de-AT"/>
        </w:rPr>
        <w:instrText xml:space="preserve">Sehr geehrte </w:instrText>
      </w:r>
      <w:r>
        <w:instrText xml:space="preserve">" </w:instrText>
      </w:r>
      <w:r>
        <w:fldChar w:fldCharType="separate"/>
      </w:r>
      <w:r w:rsidR="00553641">
        <w:rPr>
          <w:noProof/>
          <w:lang w:val="de-AT"/>
        </w:rPr>
        <w:t xml:space="preserve">Sehr geehrte </w:t>
      </w:r>
      <w:r>
        <w:fldChar w:fldCharType="end"/>
      </w:r>
      <w:r w:rsidR="005C7BA7">
        <w:fldChar w:fldCharType="begin"/>
      </w:r>
      <w:r w:rsidR="005C7BA7">
        <w:instrText xml:space="preserve"> MERGEFIELD Anrede </w:instrText>
      </w:r>
      <w:r w:rsidR="005C7BA7">
        <w:fldChar w:fldCharType="separate"/>
      </w:r>
      <w:r w:rsidR="00D23D22">
        <w:rPr>
          <w:noProof/>
        </w:rPr>
        <w:t>«Anrede»</w:t>
      </w:r>
      <w:r w:rsidR="005C7BA7">
        <w:fldChar w:fldCharType="end"/>
      </w:r>
      <w:r w:rsidR="005C7BA7">
        <w:t xml:space="preserve"> 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Titel </w:instrText>
      </w:r>
      <w:r>
        <w:rPr>
          <w:rFonts w:asciiTheme="minorHAnsi" w:hAnsiTheme="minorHAnsi"/>
        </w:rPr>
        <w:fldChar w:fldCharType="separate"/>
      </w:r>
      <w:r w:rsidR="00D23D22">
        <w:rPr>
          <w:rFonts w:asciiTheme="minorHAnsi" w:hAnsiTheme="minorHAnsi"/>
          <w:noProof/>
        </w:rPr>
        <w:t>«Titel»</w:t>
      </w:r>
      <w:r>
        <w:rPr>
          <w:rFonts w:asciiTheme="minorHAnsi" w:hAnsiTheme="minorHAnsi"/>
        </w:rPr>
        <w:fldChar w:fldCharType="end"/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Titel </w:instrText>
      </w:r>
      <w:r>
        <w:fldChar w:fldCharType="end"/>
      </w:r>
      <w:r>
        <w:instrText>&lt;&gt; "" "</w:instrText>
      </w:r>
      <w:r>
        <w:rPr>
          <w:lang w:val="de-AT"/>
        </w:rPr>
        <w:instrText xml:space="preserve"> </w:instrText>
      </w:r>
      <w:r>
        <w:instrText xml:space="preserve">" "" </w:instrText>
      </w:r>
      <w:r>
        <w:fldChar w:fldCharType="end"/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Zuname </w:instrText>
      </w:r>
      <w:r>
        <w:rPr>
          <w:rFonts w:asciiTheme="minorHAnsi" w:hAnsiTheme="minorHAnsi"/>
        </w:rPr>
        <w:fldChar w:fldCharType="separate"/>
      </w:r>
      <w:r w:rsidR="00D23D22">
        <w:rPr>
          <w:rFonts w:asciiTheme="minorHAnsi" w:hAnsiTheme="minorHAnsi"/>
          <w:noProof/>
        </w:rPr>
        <w:t>«Zuname»</w:t>
      </w:r>
      <w:r>
        <w:rPr>
          <w:rFonts w:asciiTheme="minorHAnsi" w:hAnsiTheme="minorHAnsi"/>
        </w:rPr>
        <w:fldChar w:fldCharType="end"/>
      </w:r>
      <w:r w:rsidR="00597928" w:rsidRPr="00AA5402">
        <w:rPr>
          <w:rFonts w:asciiTheme="minorHAnsi" w:hAnsiTheme="minorHAnsi"/>
        </w:rPr>
        <w:t>,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0C1A36" w:rsidRDefault="00597928" w:rsidP="00597928">
      <w:pPr>
        <w:rPr>
          <w:rFonts w:asciiTheme="minorHAnsi" w:hAnsiTheme="minorHAnsi"/>
        </w:rPr>
      </w:pPr>
      <w:proofErr w:type="gramStart"/>
      <w:r w:rsidRPr="00AA5402">
        <w:rPr>
          <w:rFonts w:asciiTheme="minorHAnsi" w:hAnsiTheme="minorHAnsi"/>
        </w:rPr>
        <w:t>wir</w:t>
      </w:r>
      <w:proofErr w:type="gramEnd"/>
      <w:r w:rsidRPr="00AA5402">
        <w:rPr>
          <w:rFonts w:asciiTheme="minorHAnsi" w:hAnsiTheme="minorHAnsi"/>
        </w:rPr>
        <w:t xml:space="preserve"> danken für Ihr Interesse an unserem Schulungsprogramm und erlauben uns wie folgt anzubieten:</w:t>
      </w:r>
    </w:p>
    <w:p w:rsidR="00597928" w:rsidRPr="002B355F" w:rsidRDefault="00597928" w:rsidP="00E74F42">
      <w:pPr>
        <w:pStyle w:val="Angebot"/>
      </w:pPr>
      <w:proofErr w:type="spellStart"/>
      <w:r w:rsidRPr="002B355F">
        <w:t>AssistentIn</w:t>
      </w:r>
      <w:proofErr w:type="spellEnd"/>
      <w:r w:rsidRPr="002B355F">
        <w:t xml:space="preserve"> der Geschäftsleitung</w:t>
      </w:r>
    </w:p>
    <w:p w:rsidR="005C7BA7" w:rsidRPr="00AA5402" w:rsidRDefault="00597928" w:rsidP="00597928">
      <w:pPr>
        <w:pStyle w:val="Angebot-Liste"/>
      </w:pPr>
      <w:r w:rsidRPr="00AA5402">
        <w:t>ECDL</w:t>
      </w:r>
      <w:r w:rsidR="005C7BA7">
        <w:rPr>
          <w:rStyle w:val="Endnotenzeichen"/>
        </w:rPr>
        <w:endnoteReference w:id="1"/>
      </w:r>
      <w:r w:rsidR="005C7BA7" w:rsidRPr="00AA5402">
        <w:t xml:space="preserve"> Office Professional</w:t>
      </w:r>
    </w:p>
    <w:p w:rsidR="005C7BA7" w:rsidRPr="00AA5402" w:rsidRDefault="005C7BA7" w:rsidP="00597928">
      <w:pPr>
        <w:rPr>
          <w:rFonts w:asciiTheme="minorHAnsi" w:hAnsiTheme="minorHAnsi"/>
        </w:rPr>
      </w:pPr>
    </w:p>
    <w:p w:rsidR="005C7BA7" w:rsidRPr="00AA5402" w:rsidRDefault="005C7BA7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5C7BA7" w:rsidRPr="000C1A36" w:rsidRDefault="005C7BA7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5C7BA7" w:rsidRPr="000C1A36" w:rsidRDefault="005C7BA7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5C7BA7" w:rsidRPr="00AA5402" w:rsidRDefault="005C7BA7" w:rsidP="00597928">
      <w:pPr>
        <w:pStyle w:val="Angebot-Liste"/>
      </w:pPr>
      <w:r w:rsidRPr="00AA5402">
        <w:t xml:space="preserve">WORD ADVANCED  </w:t>
      </w:r>
    </w:p>
    <w:p w:rsidR="005C7BA7" w:rsidRPr="00AA5402" w:rsidRDefault="005C7BA7" w:rsidP="00597928">
      <w:pPr>
        <w:rPr>
          <w:rFonts w:asciiTheme="minorHAnsi" w:hAnsiTheme="minorHAnsi"/>
          <w:lang w:val="de-AT"/>
        </w:rPr>
      </w:pPr>
    </w:p>
    <w:p w:rsidR="005C7BA7" w:rsidRPr="00AA5402" w:rsidRDefault="005C7BA7" w:rsidP="00597928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5C7BA7" w:rsidRPr="00AA5402" w:rsidRDefault="005C7BA7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5C7BA7" w:rsidRPr="00AA5402" w:rsidRDefault="005C7BA7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5C7BA7" w:rsidRPr="00AA5402" w:rsidRDefault="005C7BA7" w:rsidP="00597928">
      <w:pPr>
        <w:pStyle w:val="Angebot-Liste"/>
      </w:pPr>
      <w:r w:rsidRPr="00AA5402">
        <w:t xml:space="preserve">Modul Schriftverkehr  </w:t>
      </w:r>
    </w:p>
    <w:p w:rsidR="005C7BA7" w:rsidRPr="00AA5402" w:rsidRDefault="005C7BA7" w:rsidP="00597928">
      <w:pPr>
        <w:tabs>
          <w:tab w:val="left" w:pos="3402"/>
        </w:tabs>
        <w:rPr>
          <w:rFonts w:asciiTheme="minorHAnsi" w:hAnsiTheme="minorHAnsi"/>
        </w:rPr>
      </w:pPr>
    </w:p>
    <w:p w:rsidR="005C7BA7" w:rsidRPr="00AA5402" w:rsidRDefault="005C7BA7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5C7BA7" w:rsidRPr="00AA5402" w:rsidRDefault="005C7BA7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5C7BA7" w:rsidRPr="000C1A36" w:rsidRDefault="005C7BA7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5C7BA7" w:rsidRPr="00AA5402" w:rsidRDefault="005C7BA7" w:rsidP="00597928">
      <w:pPr>
        <w:pStyle w:val="Angebot-Liste"/>
      </w:pPr>
      <w:r w:rsidRPr="00AA5402">
        <w:t xml:space="preserve">Modul Betriebswirtschaft </w:t>
      </w:r>
    </w:p>
    <w:p w:rsidR="005C7BA7" w:rsidRPr="00AA5402" w:rsidRDefault="005C7BA7" w:rsidP="00597928">
      <w:pPr>
        <w:rPr>
          <w:rFonts w:asciiTheme="minorHAnsi" w:hAnsiTheme="minorHAnsi"/>
        </w:rPr>
      </w:pPr>
    </w:p>
    <w:p w:rsidR="005C7BA7" w:rsidRPr="00AA5402" w:rsidRDefault="005C7BA7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5C7BA7" w:rsidRPr="00AA5402" w:rsidRDefault="005C7BA7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5C7BA7" w:rsidRPr="00AA5402" w:rsidRDefault="005C7BA7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5C7BA7" w:rsidRPr="00AA5402" w:rsidRDefault="005C7BA7" w:rsidP="00597928">
      <w:pPr>
        <w:jc w:val="right"/>
        <w:rPr>
          <w:rFonts w:asciiTheme="minorHAnsi" w:hAnsiTheme="minorHAnsi"/>
          <w:sz w:val="18"/>
        </w:rPr>
      </w:pPr>
    </w:p>
    <w:p w:rsidR="005C7BA7" w:rsidRPr="00AA5402" w:rsidRDefault="005C7BA7" w:rsidP="00597928">
      <w:pPr>
        <w:jc w:val="right"/>
        <w:rPr>
          <w:rFonts w:asciiTheme="minorHAnsi" w:hAnsiTheme="minorHAnsi"/>
          <w:sz w:val="18"/>
        </w:rPr>
      </w:pPr>
    </w:p>
    <w:p w:rsidR="005C7BA7" w:rsidRPr="00AA5402" w:rsidRDefault="005C7BA7" w:rsidP="00597928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5C7BA7" w:rsidRPr="00AA5402" w:rsidRDefault="005C7BA7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Anrede </w:instrText>
      </w:r>
      <w:r>
        <w:rPr>
          <w:rFonts w:asciiTheme="minorHAnsi" w:hAnsiTheme="minorHAnsi"/>
        </w:rPr>
        <w:fldChar w:fldCharType="separate"/>
      </w:r>
      <w:r w:rsidR="00D23D22">
        <w:rPr>
          <w:rFonts w:asciiTheme="minorHAnsi" w:hAnsiTheme="minorHAnsi"/>
          <w:noProof/>
        </w:rPr>
        <w:t>«Anrede»</w:t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Titel </w:instrText>
      </w:r>
      <w:r>
        <w:rPr>
          <w:rFonts w:asciiTheme="minorHAnsi" w:hAnsiTheme="minorHAnsi"/>
        </w:rPr>
        <w:fldChar w:fldCharType="separate"/>
      </w:r>
      <w:r w:rsidR="00D23D22">
        <w:rPr>
          <w:rFonts w:asciiTheme="minorHAnsi" w:hAnsiTheme="minorHAnsi"/>
          <w:noProof/>
        </w:rPr>
        <w:t>«Titel»</w:t>
      </w:r>
      <w:r>
        <w:rPr>
          <w:rFonts w:asciiTheme="minorHAnsi" w:hAnsiTheme="minorHAnsi"/>
        </w:rPr>
        <w:fldChar w:fldCharType="end"/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Titel </w:instrText>
      </w:r>
      <w:r>
        <w:fldChar w:fldCharType="end"/>
      </w:r>
      <w:r>
        <w:instrText>&lt;&gt; "" "</w:instrText>
      </w:r>
      <w:r>
        <w:rPr>
          <w:lang w:val="de-AT"/>
        </w:rPr>
        <w:instrText xml:space="preserve"> </w:instrText>
      </w:r>
      <w:r>
        <w:instrText xml:space="preserve">" "" </w:instrText>
      </w:r>
      <w:r>
        <w:fldChar w:fldCharType="end"/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Zuname </w:instrText>
      </w:r>
      <w:r>
        <w:rPr>
          <w:rFonts w:asciiTheme="minorHAnsi" w:hAnsiTheme="minorHAnsi"/>
        </w:rPr>
        <w:fldChar w:fldCharType="separate"/>
      </w:r>
      <w:r w:rsidR="00D23D22">
        <w:rPr>
          <w:rFonts w:asciiTheme="minorHAnsi" w:hAnsiTheme="minorHAnsi"/>
          <w:noProof/>
        </w:rPr>
        <w:t>«Zuname»</w:t>
      </w:r>
      <w:r>
        <w:rPr>
          <w:rFonts w:asciiTheme="minorHAnsi" w:hAnsiTheme="minorHAnsi"/>
        </w:rPr>
        <w:fldChar w:fldCharType="end"/>
      </w:r>
    </w:p>
    <w:p w:rsidR="005C7BA7" w:rsidRPr="00AA5402" w:rsidRDefault="005C7BA7" w:rsidP="00597928">
      <w:pPr>
        <w:jc w:val="right"/>
        <w:rPr>
          <w:rFonts w:asciiTheme="minorHAnsi" w:hAnsiTheme="minorHAnsi"/>
        </w:rPr>
      </w:pPr>
    </w:p>
    <w:p w:rsidR="005C7BA7" w:rsidRPr="00AA5402" w:rsidRDefault="005C7BA7" w:rsidP="00597928">
      <w:pPr>
        <w:jc w:val="right"/>
        <w:rPr>
          <w:rFonts w:asciiTheme="minorHAnsi" w:hAnsiTheme="minorHAnsi"/>
        </w:rPr>
      </w:pPr>
    </w:p>
    <w:p w:rsidR="005C7BA7" w:rsidRPr="00AA5402" w:rsidRDefault="005C7BA7" w:rsidP="00597928">
      <w:pPr>
        <w:jc w:val="right"/>
        <w:rPr>
          <w:rFonts w:asciiTheme="minorHAnsi" w:hAnsiTheme="minorHAnsi"/>
        </w:rPr>
      </w:pPr>
    </w:p>
    <w:p w:rsidR="005C7BA7" w:rsidRPr="00AA5402" w:rsidRDefault="005C7BA7" w:rsidP="00597928">
      <w:pPr>
        <w:jc w:val="right"/>
        <w:rPr>
          <w:rFonts w:asciiTheme="minorHAnsi" w:hAnsiTheme="minorHAnsi"/>
        </w:rPr>
      </w:pPr>
    </w:p>
    <w:p w:rsidR="005C7BA7" w:rsidRPr="00AA5402" w:rsidRDefault="005C7BA7" w:rsidP="00597928">
      <w:pPr>
        <w:pStyle w:val="Angebot-Liste"/>
      </w:pPr>
      <w:r w:rsidRPr="00AA5402">
        <w:t xml:space="preserve">Modul Kommunikationstraining </w:t>
      </w:r>
    </w:p>
    <w:p w:rsidR="005C7BA7" w:rsidRPr="00AA5402" w:rsidRDefault="005C7BA7" w:rsidP="00597928">
      <w:pPr>
        <w:tabs>
          <w:tab w:val="left" w:pos="3402"/>
        </w:tabs>
        <w:rPr>
          <w:rFonts w:asciiTheme="minorHAnsi" w:hAnsiTheme="minorHAnsi"/>
        </w:rPr>
      </w:pPr>
    </w:p>
    <w:p w:rsidR="005C7BA7" w:rsidRPr="00AA5402" w:rsidRDefault="005C7BA7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5C7BA7" w:rsidRPr="000C1A36" w:rsidRDefault="005C7BA7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5C7BA7" w:rsidRPr="000C1A36" w:rsidRDefault="005C7BA7" w:rsidP="00597928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597928" w:rsidRPr="00AA5402" w:rsidRDefault="005C7BA7" w:rsidP="00597928">
      <w:pPr>
        <w:pStyle w:val="Angebot-Liste"/>
      </w:pPr>
      <w:r>
        <w:t>Modul Business Englis</w:t>
      </w:r>
      <w:del w:id="1" w:author="ALGE" w:date="2013-05-04T18:49:00Z">
        <w:r w:rsidDel="005C7BA7">
          <w:delText>c</w:delText>
        </w:r>
      </w:del>
      <w:r w:rsidRPr="00AA5402">
        <w:t>h</w:t>
      </w:r>
      <w:r>
        <w:rPr>
          <w:rStyle w:val="Endnotenzeichen"/>
        </w:rPr>
        <w:endnoteReference w:id="2"/>
      </w:r>
      <w:r w:rsidRPr="00AA5402">
        <w:t xml:space="preserve"> </w:t>
      </w:r>
      <w:r w:rsidR="00597928" w:rsidRPr="00AA5402">
        <w:t xml:space="preserve"> 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597928" w:rsidRPr="000C1A36" w:rsidRDefault="00597928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597928" w:rsidRPr="000C1A36" w:rsidRDefault="00597928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E74F42" w:rsidRPr="00AA5402" w:rsidTr="00E2328D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E74F42" w:rsidRPr="00AA5402" w:rsidRDefault="00E74F42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E74F42" w:rsidRPr="00AA5402" w:rsidRDefault="00E74F42" w:rsidP="00E74F42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E74F42" w:rsidRPr="00AA5402" w:rsidRDefault="00E74F42" w:rsidP="00E2328D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597928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E74F42" w:rsidP="00E2328D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="00597928"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597928" w:rsidRPr="00AA5402" w:rsidTr="00E2328D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+ 20 %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USt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597928" w:rsidRPr="00AA5402" w:rsidTr="00E2328D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597928" w:rsidRPr="00AA5402" w:rsidRDefault="007B6FA3" w:rsidP="00E74F42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 w:rsidR="00D23D22">
              <w:rPr>
                <w:rFonts w:asciiTheme="minorHAnsi" w:hAnsiTheme="minorHAnsi"/>
                <w:b/>
                <w:bCs/>
                <w:noProof/>
                <w:sz w:val="20"/>
              </w:rPr>
              <w:t xml:space="preserve"> .664,50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</w:p>
        </w:tc>
      </w:tr>
    </w:tbl>
    <w:p w:rsidR="00597928" w:rsidRPr="00AA5402" w:rsidRDefault="00E74F42" w:rsidP="00E74F42">
      <w:pPr>
        <w:pStyle w:val="Beschriftung"/>
        <w:rPr>
          <w:rFonts w:asciiTheme="minorHAnsi" w:hAnsiTheme="minorHAnsi"/>
        </w:rPr>
      </w:pPr>
      <w:r>
        <w:t xml:space="preserve">Tabelle </w:t>
      </w:r>
      <w:r>
        <w:fldChar w:fldCharType="begin"/>
      </w:r>
      <w:r>
        <w:instrText xml:space="preserve"> SEQ Tabelle \* ARABIC </w:instrText>
      </w:r>
      <w:r>
        <w:fldChar w:fldCharType="separate"/>
      </w:r>
      <w:r w:rsidR="00D23D22">
        <w:rPr>
          <w:noProof/>
        </w:rPr>
        <w:t>1</w:t>
      </w:r>
      <w:r>
        <w:fldChar w:fldCharType="end"/>
      </w:r>
      <w:r>
        <w:t>:Kostenzusammenstellung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 w:rsidR="00E2328D">
        <w:fldChar w:fldCharType="begin"/>
      </w:r>
      <w:r w:rsidR="00E2328D">
        <w:instrText xml:space="preserve"> IF </w:instrText>
      </w:r>
      <w:r w:rsidR="00E2328D">
        <w:fldChar w:fldCharType="begin"/>
      </w:r>
      <w:r w:rsidR="00E2328D">
        <w:instrText xml:space="preserve"> MERGEFIELD Anrede </w:instrText>
      </w:r>
      <w:r w:rsidR="00E2328D">
        <w:fldChar w:fldCharType="separate"/>
      </w:r>
      <w:r w:rsidR="00D23D22" w:rsidRPr="002E7E19">
        <w:rPr>
          <w:noProof/>
        </w:rPr>
        <w:instrText>Frau</w:instrText>
      </w:r>
      <w:r w:rsidR="00E2328D">
        <w:fldChar w:fldCharType="end"/>
      </w:r>
      <w:r w:rsidR="00E2328D">
        <w:instrText xml:space="preserve"> = "Frau" "</w:instrText>
      </w:r>
      <w:r w:rsidR="00E2328D">
        <w:rPr>
          <w:lang w:val="de-AT"/>
        </w:rPr>
        <w:instrText>in</w:instrText>
      </w:r>
      <w:r w:rsidR="00E2328D">
        <w:instrText xml:space="preserve">" "" </w:instrText>
      </w:r>
      <w:r w:rsidR="00E2328D">
        <w:fldChar w:fldCharType="separate"/>
      </w:r>
      <w:r w:rsidR="00D23D22">
        <w:rPr>
          <w:noProof/>
          <w:lang w:val="de-AT"/>
        </w:rPr>
        <w:t>in</w:t>
      </w:r>
      <w:r w:rsidR="00E2328D">
        <w:fldChar w:fldCharType="end"/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597928" w:rsidRPr="00106EAC" w:rsidRDefault="00597928" w:rsidP="00597928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597928" w:rsidRPr="00AA5402" w:rsidRDefault="00E74F42" w:rsidP="00597928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</w:t>
      </w:r>
      <w:r w:rsidR="0059792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Zuname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B1114F" w:rsidRDefault="00B1114F"/>
    <w:sectPr w:rsidR="00B1114F" w:rsidSect="00E2328D"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FA3" w:rsidRDefault="007B6FA3" w:rsidP="005C7BA7">
      <w:r>
        <w:separator/>
      </w:r>
    </w:p>
  </w:endnote>
  <w:endnote w:type="continuationSeparator" w:id="0">
    <w:p w:rsidR="007B6FA3" w:rsidRDefault="007B6FA3" w:rsidP="005C7BA7">
      <w:r>
        <w:continuationSeparator/>
      </w:r>
    </w:p>
  </w:endnote>
  <w:endnote w:id="1">
    <w:p w:rsidR="007B6FA3" w:rsidRPr="005C7BA7" w:rsidRDefault="007B6FA3">
      <w:pPr>
        <w:pStyle w:val="Endnotentext"/>
        <w:rPr>
          <w:lang w:val="de-AT"/>
        </w:rPr>
      </w:pPr>
      <w:r>
        <w:rPr>
          <w:rStyle w:val="Endnotenzeichen"/>
        </w:rPr>
        <w:endnoteRef/>
      </w:r>
      <w:r>
        <w:t xml:space="preserve"> </w:t>
      </w:r>
      <w:r>
        <w:rPr>
          <w:lang w:val="de-AT"/>
        </w:rPr>
        <w:t>ECDL Standard mit 7 Modulen</w:t>
      </w:r>
    </w:p>
  </w:endnote>
  <w:endnote w:id="2">
    <w:p w:rsidR="007B6FA3" w:rsidRPr="005C7BA7" w:rsidRDefault="007B6FA3">
      <w:pPr>
        <w:pStyle w:val="Endnotentext"/>
        <w:rPr>
          <w:lang w:val="de-AT"/>
        </w:rPr>
      </w:pPr>
      <w:r>
        <w:rPr>
          <w:rStyle w:val="Endnotenzeichen"/>
        </w:rPr>
        <w:endnoteRef/>
      </w:r>
      <w:r>
        <w:t xml:space="preserve"> </w:t>
      </w:r>
      <w:r>
        <w:rPr>
          <w:lang w:val="de-AT"/>
        </w:rPr>
        <w:t>mit vorherigem Einstiegstest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FA3" w:rsidRDefault="007B6FA3" w:rsidP="005C7BA7">
      <w:r>
        <w:separator/>
      </w:r>
    </w:p>
  </w:footnote>
  <w:footnote w:type="continuationSeparator" w:id="0">
    <w:p w:rsidR="007B6FA3" w:rsidRDefault="007B6FA3" w:rsidP="005C7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AA1E4E"/>
    <w:multiLevelType w:val="hybridMultilevel"/>
    <w:tmpl w:val="9C061A20"/>
    <w:lvl w:ilvl="0" w:tplc="8D9AB348">
      <w:start w:val="1"/>
      <w:numFmt w:val="lowerLetter"/>
      <w:pStyle w:val="Angebot-Liste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GE">
    <w15:presenceInfo w15:providerId="None" w15:userId="ALG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928"/>
    <w:rsid w:val="0014641B"/>
    <w:rsid w:val="00553641"/>
    <w:rsid w:val="00597928"/>
    <w:rsid w:val="005C7BA7"/>
    <w:rsid w:val="007B6FA3"/>
    <w:rsid w:val="009561D5"/>
    <w:rsid w:val="00B1114F"/>
    <w:rsid w:val="00CC4D6D"/>
    <w:rsid w:val="00D23D22"/>
    <w:rsid w:val="00E2328D"/>
    <w:rsid w:val="00E7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6646D4-69FA-47D9-B3A5-2D43B7CC7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7928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97928"/>
    <w:pPr>
      <w:keepNext/>
      <w:keepLines/>
      <w:spacing w:before="240"/>
      <w:outlineLvl w:val="0"/>
    </w:pPr>
    <w:rPr>
      <w:rFonts w:ascii="Times New Roman" w:eastAsiaTheme="majorEastAsia" w:hAnsi="Times New Roman" w:cstheme="majorBidi"/>
      <w:b/>
      <w:bCs/>
      <w:color w:val="333399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97928"/>
    <w:rPr>
      <w:rFonts w:ascii="Times New Roman" w:eastAsiaTheme="majorEastAsia" w:hAnsi="Times New Roman" w:cstheme="majorBidi"/>
      <w:b/>
      <w:bCs/>
      <w:color w:val="333399"/>
      <w:sz w:val="28"/>
      <w:szCs w:val="28"/>
      <w:lang w:val="de-DE" w:eastAsia="de-DE"/>
    </w:rPr>
  </w:style>
  <w:style w:type="paragraph" w:customStyle="1" w:styleId="Betreff">
    <w:name w:val="Betreff"/>
    <w:basedOn w:val="Standard"/>
    <w:rsid w:val="00597928"/>
    <w:pPr>
      <w:pBdr>
        <w:bottom w:val="single" w:sz="12" w:space="1" w:color="333399"/>
      </w:pBdr>
      <w:spacing w:before="240" w:after="360"/>
    </w:pPr>
    <w:rPr>
      <w:b/>
      <w:color w:val="333399"/>
      <w:sz w:val="28"/>
    </w:rPr>
  </w:style>
  <w:style w:type="paragraph" w:customStyle="1" w:styleId="Angebot-Liste">
    <w:name w:val="Angebot-Liste"/>
    <w:basedOn w:val="Standard"/>
    <w:link w:val="Angebot-ListeZchn"/>
    <w:qFormat/>
    <w:rsid w:val="00597928"/>
    <w:pPr>
      <w:numPr>
        <w:numId w:val="1"/>
      </w:numPr>
      <w:tabs>
        <w:tab w:val="clear" w:pos="720"/>
      </w:tabs>
      <w:ind w:left="426"/>
    </w:pPr>
    <w:rPr>
      <w:rFonts w:asciiTheme="minorHAnsi" w:hAnsiTheme="minorHAnsi"/>
      <w:b/>
      <w:bCs/>
    </w:rPr>
  </w:style>
  <w:style w:type="paragraph" w:styleId="Fuzeile">
    <w:name w:val="footer"/>
    <w:basedOn w:val="Standard"/>
    <w:link w:val="FuzeileZchn"/>
    <w:rsid w:val="0059792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597928"/>
    <w:rPr>
      <w:rFonts w:ascii="Calibri" w:eastAsia="Times New Roman" w:hAnsi="Calibri" w:cs="Times New Roman"/>
      <w:sz w:val="24"/>
      <w:szCs w:val="20"/>
      <w:lang w:val="de-DE" w:eastAsia="de-DE"/>
    </w:rPr>
  </w:style>
  <w:style w:type="character" w:customStyle="1" w:styleId="Angebot-ListeZchn">
    <w:name w:val="Angebot-Liste Zchn"/>
    <w:basedOn w:val="Absatz-Standardschriftart"/>
    <w:link w:val="Angebot-Liste"/>
    <w:rsid w:val="00597928"/>
    <w:rPr>
      <w:rFonts w:eastAsia="Times New Roman" w:cs="Times New Roman"/>
      <w:b/>
      <w:bCs/>
      <w:sz w:val="24"/>
      <w:szCs w:val="20"/>
      <w:lang w:val="de-DE" w:eastAsia="de-DE"/>
    </w:rPr>
  </w:style>
  <w:style w:type="paragraph" w:customStyle="1" w:styleId="Angebot">
    <w:name w:val="Angebot"/>
    <w:basedOn w:val="Betreff"/>
    <w:qFormat/>
    <w:rsid w:val="00E74F42"/>
    <w:pPr>
      <w:pBdr>
        <w:bottom w:val="none" w:sz="0" w:space="0" w:color="auto"/>
      </w:pBdr>
    </w:pPr>
    <w:rPr>
      <w:rFonts w:asciiTheme="minorHAnsi" w:hAnsiTheme="minorHAnsi"/>
      <w:i/>
    </w:rPr>
  </w:style>
  <w:style w:type="paragraph" w:styleId="Beschriftung">
    <w:name w:val="caption"/>
    <w:basedOn w:val="Standard"/>
    <w:next w:val="Standard"/>
    <w:uiPriority w:val="35"/>
    <w:unhideWhenUsed/>
    <w:qFormat/>
    <w:rsid w:val="00E74F42"/>
    <w:pPr>
      <w:spacing w:after="200"/>
    </w:pPr>
    <w:rPr>
      <w:i/>
      <w:iCs/>
      <w:color w:val="44546A" w:themeColor="text2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C7BA7"/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C7BA7"/>
    <w:rPr>
      <w:rFonts w:ascii="Calibri" w:eastAsia="Times New Roman" w:hAnsi="Calibri" w:cs="Times New Roman"/>
      <w:sz w:val="20"/>
      <w:szCs w:val="20"/>
      <w:lang w:val="de-DE"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5C7BA7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5C7BA7"/>
    <w:rPr>
      <w:sz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5C7BA7"/>
    <w:rPr>
      <w:rFonts w:ascii="Calibri" w:eastAsia="Times New Roman" w:hAnsi="Calibri" w:cs="Times New Roman"/>
      <w:sz w:val="20"/>
      <w:szCs w:val="20"/>
      <w:lang w:val="de-DE" w:eastAsia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5C7BA7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641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641B"/>
    <w:rPr>
      <w:rFonts w:ascii="Segoe UI" w:eastAsia="Times New Roman" w:hAnsi="Segoe UI" w:cs="Segoe UI"/>
      <w:sz w:val="18"/>
      <w:szCs w:val="1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2CE37-9EFB-475C-A871-50AF34A4E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Office 2016</dc:subject>
  <dc:creator>Team ALGE</dc:creator>
  <cp:keywords/>
  <dc:description/>
  <cp:lastModifiedBy>Büro</cp:lastModifiedBy>
  <cp:revision>7</cp:revision>
  <dcterms:created xsi:type="dcterms:W3CDTF">2013-05-04T16:28:00Z</dcterms:created>
  <dcterms:modified xsi:type="dcterms:W3CDTF">2016-07-31T09:51:00Z</dcterms:modified>
</cp:coreProperties>
</file>